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spacing w:before="0" w:after="0"/>
        <w:jc w:val="center"/>
        <w:rPr>
          <w:rFonts w:ascii="Georgia" w:hAnsi="Georgia"/>
          <w:b/>
          <w:b/>
          <w:bCs/>
          <w:sz w:val="32"/>
          <w:szCs w:val="32"/>
        </w:rPr>
      </w:pPr>
      <w:r>
        <w:rPr>
          <w:rFonts w:ascii="Georgia" w:hAnsi="Georgia"/>
          <w:b/>
          <w:bCs/>
          <w:color w:val="363C36"/>
          <w:sz w:val="32"/>
          <w:szCs w:val="32"/>
        </w:rPr>
        <w:t xml:space="preserve">IVNS-sponsored Grants for Research Projects </w:t>
      </w:r>
    </w:p>
    <w:p>
      <w:pPr>
        <w:pStyle w:val="TextBody"/>
        <w:spacing w:before="0" w:after="0"/>
        <w:jc w:val="center"/>
        <w:rPr>
          <w:rFonts w:ascii="Georgia" w:hAnsi="Georgia"/>
          <w:b/>
          <w:b/>
          <w:bCs/>
          <w:sz w:val="32"/>
          <w:szCs w:val="32"/>
        </w:rPr>
      </w:pPr>
      <w:r>
        <w:rPr>
          <w:rFonts w:ascii="Georgia" w:hAnsi="Georgia"/>
          <w:b/>
          <w:bCs/>
          <w:color w:val="363C36"/>
          <w:sz w:val="32"/>
          <w:szCs w:val="32"/>
        </w:rPr>
        <w:t>on Vladimir Nabokov</w:t>
      </w:r>
    </w:p>
    <w:p>
      <w:pPr>
        <w:pStyle w:val="TextBody"/>
        <w:spacing w:before="0" w:after="0"/>
        <w:jc w:val="center"/>
        <w:rPr>
          <w:rFonts w:ascii="Georgia" w:hAnsi="Georgia"/>
          <w:b/>
          <w:b/>
          <w:bCs/>
          <w:sz w:val="32"/>
          <w:szCs w:val="32"/>
        </w:rPr>
      </w:pPr>
      <w:r>
        <w:rPr>
          <w:rFonts w:ascii="Georgia" w:hAnsi="Georgia"/>
          <w:b/>
          <w:bCs/>
          <w:sz w:val="32"/>
          <w:szCs w:val="32"/>
        </w:rPr>
      </w:r>
    </w:p>
    <w:p>
      <w:pPr>
        <w:pStyle w:val="TextBody"/>
        <w:spacing w:before="0" w:after="0"/>
        <w:jc w:val="center"/>
        <w:rPr>
          <w:rFonts w:ascii="Georgia" w:hAnsi="Georgia"/>
          <w:b/>
          <w:b/>
          <w:bCs/>
          <w:sz w:val="32"/>
          <w:szCs w:val="32"/>
        </w:rPr>
      </w:pPr>
      <w:r>
        <w:rPr>
          <w:rFonts w:ascii="Georgia" w:hAnsi="Georgia"/>
          <w:b/>
          <w:bCs/>
          <w:color w:val="363C36"/>
          <w:sz w:val="32"/>
          <w:szCs w:val="32"/>
        </w:rPr>
        <w:t>APPLICATION GUIDELINES</w:t>
      </w:r>
    </w:p>
    <w:p>
      <w:pPr>
        <w:pStyle w:val="TextBody"/>
        <w:spacing w:before="0" w:after="0"/>
        <w:jc w:val="center"/>
        <w:rPr>
          <w:color w:val="363C36"/>
          <w:sz w:val="28"/>
          <w:szCs w:val="28"/>
        </w:rPr>
      </w:pPr>
      <w:r>
        <w:rPr>
          <w:color w:val="363C36"/>
          <w:sz w:val="28"/>
          <w:szCs w:val="28"/>
        </w:rPr>
      </w:r>
    </w:p>
    <w:p>
      <w:pPr>
        <w:pStyle w:val="TextBody"/>
        <w:spacing w:before="0" w:after="0"/>
        <w:rPr>
          <w:rFonts w:ascii="Georgia" w:hAnsi="Georgia"/>
          <w:i/>
          <w:i/>
          <w:iCs/>
        </w:rPr>
      </w:pPr>
      <w:r>
        <w:rPr>
          <w:rFonts w:ascii="Georgia" w:hAnsi="Georgia"/>
          <w:i/>
          <w:iCs/>
          <w:color w:val="363C36"/>
          <w:sz w:val="28"/>
          <w:szCs w:val="28"/>
        </w:rPr>
        <w:t>This application process is for research projects: in case of travel funding for conferences, please fill out this form and send it to the IVNS Treasurer.</w:t>
      </w:r>
    </w:p>
    <w:p>
      <w:pPr>
        <w:pStyle w:val="TextBody"/>
        <w:spacing w:before="0" w:after="0"/>
        <w:rPr>
          <w:color w:val="363C36"/>
          <w:sz w:val="28"/>
          <w:szCs w:val="28"/>
        </w:rPr>
      </w:pPr>
      <w:r>
        <w:rPr>
          <w:color w:val="363C36"/>
          <w:sz w:val="28"/>
          <w:szCs w:val="28"/>
        </w:rPr>
      </w:r>
    </w:p>
    <w:p>
      <w:pPr>
        <w:pStyle w:val="TextBody"/>
        <w:spacing w:before="0" w:after="0"/>
        <w:rPr/>
      </w:pPr>
      <w:r>
        <w:rPr>
          <w:rFonts w:ascii="Georgia" w:hAnsi="Georgia"/>
          <w:color w:val="363C36"/>
          <w:sz w:val="28"/>
          <w:szCs w:val="28"/>
        </w:rPr>
        <w:t>Applicants must be members of the IVNS .</w:t>
      </w:r>
    </w:p>
    <w:p>
      <w:pPr>
        <w:pStyle w:val="TextBody"/>
        <w:spacing w:before="0" w:after="0"/>
        <w:rPr>
          <w:color w:val="363C36"/>
          <w:sz w:val="28"/>
          <w:szCs w:val="28"/>
        </w:rPr>
      </w:pPr>
      <w:r>
        <w:rPr>
          <w:color w:val="363C36"/>
          <w:sz w:val="28"/>
          <w:szCs w:val="28"/>
        </w:rPr>
      </w:r>
    </w:p>
    <w:p>
      <w:pPr>
        <w:pStyle w:val="TextBody"/>
        <w:spacing w:before="0" w:after="0"/>
        <w:rPr/>
      </w:pPr>
      <w:r>
        <w:rPr>
          <w:rFonts w:ascii="Georgia" w:hAnsi="Georgia"/>
          <w:color w:val="363C36"/>
          <w:sz w:val="28"/>
          <w:szCs w:val="28"/>
        </w:rPr>
        <w:t>Maximum amount per research project:  $600.</w:t>
      </w:r>
    </w:p>
    <w:p>
      <w:pPr>
        <w:pStyle w:val="TextBody"/>
        <w:spacing w:before="0" w:after="0"/>
        <w:rPr>
          <w:color w:val="363C36"/>
          <w:sz w:val="28"/>
          <w:szCs w:val="28"/>
        </w:rPr>
      </w:pPr>
      <w:r>
        <w:rPr>
          <w:color w:val="363C36"/>
          <w:sz w:val="28"/>
          <w:szCs w:val="28"/>
        </w:rPr>
      </w:r>
    </w:p>
    <w:p>
      <w:pPr>
        <w:pStyle w:val="TextBody"/>
        <w:spacing w:before="0" w:after="0"/>
        <w:rPr>
          <w:rFonts w:ascii="Georgia" w:hAnsi="Georgia"/>
          <w:b/>
          <w:b/>
          <w:bCs/>
        </w:rPr>
      </w:pPr>
      <w:r>
        <w:rPr>
          <w:rFonts w:ascii="Georgia" w:hAnsi="Georgia"/>
          <w:b/>
          <w:bCs/>
          <w:color w:val="363C36"/>
          <w:sz w:val="28"/>
          <w:szCs w:val="28"/>
        </w:rPr>
        <w:t>Applicants must submit :</w:t>
      </w:r>
    </w:p>
    <w:p>
      <w:pPr>
        <w:pStyle w:val="TextBody"/>
        <w:spacing w:before="0" w:after="0"/>
        <w:rPr>
          <w:color w:val="363C36"/>
          <w:sz w:val="28"/>
          <w:szCs w:val="28"/>
        </w:rPr>
      </w:pPr>
      <w:r>
        <w:rPr>
          <w:color w:val="363C36"/>
          <w:sz w:val="28"/>
          <w:szCs w:val="28"/>
        </w:rPr>
      </w:r>
    </w:p>
    <w:p>
      <w:pPr>
        <w:pStyle w:val="TextBody"/>
        <w:spacing w:lineRule="auto" w:line="480" w:before="0" w:after="0"/>
        <w:rPr>
          <w:rFonts w:ascii="Georgia" w:hAnsi="Georgia"/>
        </w:rPr>
      </w:pPr>
      <w:r>
        <w:rPr>
          <w:rFonts w:ascii="Georgia" w:hAnsi="Georgia"/>
          <w:color w:val="363C36"/>
          <w:sz w:val="28"/>
          <w:szCs w:val="28"/>
        </w:rPr>
        <w:t xml:space="preserve">- </w:t>
      </w:r>
      <w:r>
        <w:rPr>
          <w:rFonts w:ascii="Georgia" w:hAnsi="Georgia"/>
          <w:b/>
          <w:bCs/>
          <w:color w:val="363C36"/>
          <w:sz w:val="28"/>
          <w:szCs w:val="28"/>
        </w:rPr>
        <w:t xml:space="preserve">the application form </w:t>
      </w:r>
      <w:r>
        <w:rPr>
          <w:rFonts w:ascii="Georgia" w:hAnsi="Georgia"/>
          <w:color w:val="363C36"/>
          <w:sz w:val="28"/>
          <w:szCs w:val="28"/>
        </w:rPr>
        <w:t>(link) including a fully-costed budget;</w:t>
      </w:r>
    </w:p>
    <w:p>
      <w:pPr>
        <w:pStyle w:val="TextBody"/>
        <w:spacing w:before="0" w:after="0"/>
        <w:rPr>
          <w:rFonts w:ascii="Georgia" w:hAnsi="Georgia"/>
        </w:rPr>
      </w:pPr>
      <w:r>
        <w:rPr>
          <w:rFonts w:ascii="Georgia" w:hAnsi="Georgia"/>
          <w:color w:val="363C36"/>
          <w:sz w:val="28"/>
          <w:szCs w:val="28"/>
        </w:rPr>
        <w:t xml:space="preserve">- </w:t>
      </w:r>
      <w:r>
        <w:rPr>
          <w:rFonts w:ascii="Georgia" w:hAnsi="Georgia"/>
          <w:b/>
          <w:bCs/>
          <w:color w:val="363C36"/>
          <w:sz w:val="28"/>
          <w:szCs w:val="28"/>
        </w:rPr>
        <w:t>the following documents</w:t>
      </w:r>
      <w:r>
        <w:rPr>
          <w:rFonts w:ascii="Georgia" w:hAnsi="Georgia"/>
          <w:color w:val="363C36"/>
          <w:sz w:val="28"/>
          <w:szCs w:val="28"/>
        </w:rPr>
        <w:t>:</w:t>
      </w:r>
    </w:p>
    <w:p>
      <w:pPr>
        <w:pStyle w:val="TextBody"/>
        <w:spacing w:before="0" w:after="0"/>
        <w:rPr>
          <w:color w:val="363C36"/>
          <w:sz w:val="28"/>
          <w:szCs w:val="28"/>
        </w:rPr>
      </w:pPr>
      <w:r>
        <w:rPr>
          <w:color w:val="363C36"/>
          <w:sz w:val="28"/>
          <w:szCs w:val="28"/>
        </w:rPr>
      </w:r>
    </w:p>
    <w:tbl>
      <w:tblPr>
        <w:tblW w:w="5000" w:type="pct"/>
        <w:jc w:val="left"/>
        <w:tblInd w:w="0" w:type="dxa"/>
        <w:tblLayout w:type="fixed"/>
        <w:tblCellMar>
          <w:top w:w="0" w:type="dxa"/>
          <w:left w:w="0" w:type="dxa"/>
          <w:bottom w:w="0" w:type="dxa"/>
          <w:right w:w="0" w:type="dxa"/>
        </w:tblCellMar>
        <w:tblLook w:firstRow="1" w:noVBand="1" w:lastRow="0" w:firstColumn="1" w:lastColumn="0" w:noHBand="0" w:val="04a0"/>
      </w:tblPr>
      <w:tblGrid>
        <w:gridCol w:w="3324"/>
        <w:gridCol w:w="3324"/>
        <w:gridCol w:w="3324"/>
      </w:tblGrid>
      <w:tr>
        <w:trPr/>
        <w:tc>
          <w:tcPr>
            <w:tcW w:w="3324" w:type="dxa"/>
            <w:tcBorders/>
          </w:tcPr>
          <w:p>
            <w:pPr>
              <w:pStyle w:val="TableContents"/>
              <w:widowControl w:val="false"/>
              <w:jc w:val="center"/>
              <w:rPr>
                <w:rFonts w:ascii="Georgia" w:hAnsi="Georgia"/>
                <w:b/>
                <w:b/>
                <w:bCs/>
              </w:rPr>
            </w:pPr>
            <w:r>
              <w:rPr>
                <w:rFonts w:ascii="Georgia" w:hAnsi="Georgia"/>
                <w:b/>
                <w:bCs/>
              </w:rPr>
              <w:t>MA students</w:t>
            </w:r>
          </w:p>
        </w:tc>
        <w:tc>
          <w:tcPr>
            <w:tcW w:w="3324" w:type="dxa"/>
            <w:tcBorders/>
          </w:tcPr>
          <w:p>
            <w:pPr>
              <w:pStyle w:val="TableContents"/>
              <w:widowControl w:val="false"/>
              <w:jc w:val="center"/>
              <w:rPr>
                <w:rFonts w:ascii="Georgia" w:hAnsi="Georgia"/>
                <w:b/>
                <w:b/>
                <w:bCs/>
              </w:rPr>
            </w:pPr>
            <w:r>
              <w:rPr>
                <w:rFonts w:ascii="Georgia" w:hAnsi="Georgia"/>
                <w:b/>
                <w:bCs/>
              </w:rPr>
              <w:t>PhD candidates</w:t>
            </w:r>
          </w:p>
        </w:tc>
        <w:tc>
          <w:tcPr>
            <w:tcW w:w="3324" w:type="dxa"/>
            <w:tcBorders/>
          </w:tcPr>
          <w:p>
            <w:pPr>
              <w:pStyle w:val="TableContents"/>
              <w:widowControl w:val="false"/>
              <w:jc w:val="center"/>
              <w:rPr>
                <w:rFonts w:ascii="Georgia" w:hAnsi="Georgia"/>
                <w:b/>
                <w:b/>
                <w:bCs/>
              </w:rPr>
            </w:pPr>
            <w:r>
              <w:rPr>
                <w:rFonts w:ascii="Georgia" w:hAnsi="Georgia"/>
                <w:b/>
                <w:bCs/>
              </w:rPr>
              <w:t>Independent scholars</w:t>
            </w:r>
          </w:p>
        </w:tc>
      </w:tr>
      <w:tr>
        <w:trPr/>
        <w:tc>
          <w:tcPr>
            <w:tcW w:w="3324" w:type="dxa"/>
            <w:tcBorders/>
          </w:tcPr>
          <w:p>
            <w:pPr>
              <w:pStyle w:val="TableContents"/>
              <w:widowControl w:val="false"/>
              <w:ind w:left="720" w:hanging="0"/>
              <w:rPr>
                <w:rFonts w:ascii="Georgia" w:hAnsi="Georgia"/>
              </w:rPr>
            </w:pPr>
            <w:r>
              <w:rPr>
                <w:rFonts w:ascii="Georgia" w:hAnsi="Georgia"/>
              </w:rPr>
            </w:r>
          </w:p>
          <w:p>
            <w:pPr>
              <w:pStyle w:val="TableContents"/>
              <w:widowControl w:val="false"/>
              <w:numPr>
                <w:ilvl w:val="0"/>
                <w:numId w:val="1"/>
              </w:numPr>
              <w:rPr>
                <w:rFonts w:ascii="Georgia" w:hAnsi="Georgia"/>
              </w:rPr>
            </w:pPr>
            <w:r>
              <w:rPr>
                <w:rFonts w:ascii="Georgia" w:hAnsi="Georgia"/>
              </w:rPr>
              <w:t xml:space="preserve">BA grade transcript </w:t>
            </w:r>
          </w:p>
          <w:p>
            <w:pPr>
              <w:pStyle w:val="TableContents"/>
              <w:widowControl w:val="false"/>
              <w:rPr>
                <w:rFonts w:ascii="Georgia" w:hAnsi="Georgia"/>
              </w:rPr>
            </w:pPr>
            <w:r>
              <w:rPr>
                <w:rFonts w:ascii="Georgia" w:hAnsi="Georgia"/>
              </w:rPr>
            </w:r>
          </w:p>
          <w:p>
            <w:pPr>
              <w:pStyle w:val="TableContents"/>
              <w:widowControl w:val="false"/>
              <w:numPr>
                <w:ilvl w:val="0"/>
                <w:numId w:val="1"/>
              </w:numPr>
              <w:tabs>
                <w:tab w:val="clear" w:pos="709"/>
                <w:tab w:val="left" w:pos="1970" w:leader="none"/>
              </w:tabs>
              <w:rPr>
                <w:rFonts w:ascii="Georgia" w:hAnsi="Georgia"/>
              </w:rPr>
            </w:pPr>
            <w:r>
              <w:rPr>
                <w:rFonts w:ascii="Georgia" w:hAnsi="Georgia"/>
              </w:rPr>
              <w:t>A recommendation letter from adviser</w:t>
            </w:r>
          </w:p>
          <w:p>
            <w:pPr>
              <w:pStyle w:val="TableContents"/>
              <w:widowControl w:val="false"/>
              <w:tabs>
                <w:tab w:val="clear" w:pos="709"/>
                <w:tab w:val="left" w:pos="1970" w:leader="none"/>
              </w:tabs>
              <w:rPr>
                <w:rFonts w:ascii="Georgia" w:hAnsi="Georgia"/>
              </w:rPr>
            </w:pPr>
            <w:r>
              <w:rPr>
                <w:rFonts w:ascii="Georgia" w:hAnsi="Georgia"/>
              </w:rPr>
            </w:r>
          </w:p>
        </w:tc>
        <w:tc>
          <w:tcPr>
            <w:tcW w:w="3324" w:type="dxa"/>
            <w:tcBorders/>
          </w:tcPr>
          <w:p>
            <w:pPr>
              <w:pStyle w:val="TableContents"/>
              <w:widowControl w:val="false"/>
              <w:rPr>
                <w:rFonts w:ascii="Georgia" w:hAnsi="Georgia"/>
              </w:rPr>
            </w:pPr>
            <w:r>
              <w:rPr>
                <w:rFonts w:ascii="Georgia" w:hAnsi="Georgia"/>
              </w:rPr>
            </w:r>
          </w:p>
          <w:p>
            <w:pPr>
              <w:pStyle w:val="TableContents"/>
              <w:widowControl w:val="false"/>
              <w:numPr>
                <w:ilvl w:val="0"/>
                <w:numId w:val="1"/>
              </w:numPr>
              <w:rPr>
                <w:rFonts w:ascii="Georgia" w:hAnsi="Georgia"/>
              </w:rPr>
            </w:pPr>
            <w:r>
              <w:rPr>
                <w:rFonts w:ascii="Georgia" w:hAnsi="Georgia"/>
              </w:rPr>
              <w:t xml:space="preserve">MA grade transcript </w:t>
            </w:r>
          </w:p>
          <w:p>
            <w:pPr>
              <w:pStyle w:val="TableContents"/>
              <w:widowControl w:val="false"/>
              <w:rPr>
                <w:rFonts w:ascii="Georgia" w:hAnsi="Georgia"/>
              </w:rPr>
            </w:pPr>
            <w:r>
              <w:rPr>
                <w:rFonts w:ascii="Georgia" w:hAnsi="Georgia"/>
              </w:rPr>
            </w:r>
          </w:p>
          <w:p>
            <w:pPr>
              <w:pStyle w:val="TableContents"/>
              <w:widowControl w:val="false"/>
              <w:numPr>
                <w:ilvl w:val="0"/>
                <w:numId w:val="1"/>
              </w:numPr>
              <w:rPr>
                <w:rFonts w:ascii="Georgia" w:hAnsi="Georgia"/>
              </w:rPr>
            </w:pPr>
            <w:r>
              <w:rPr>
                <w:rFonts w:ascii="Georgia" w:hAnsi="Georgia"/>
              </w:rPr>
              <w:t>A recommendation letter from adviser</w:t>
            </w:r>
          </w:p>
        </w:tc>
        <w:tc>
          <w:tcPr>
            <w:tcW w:w="3324" w:type="dxa"/>
            <w:tcBorders/>
          </w:tcPr>
          <w:p>
            <w:pPr>
              <w:pStyle w:val="TableContents"/>
              <w:widowControl w:val="false"/>
              <w:rPr>
                <w:rFonts w:ascii="Georgia" w:hAnsi="Georgia"/>
              </w:rPr>
            </w:pPr>
            <w:r>
              <w:rPr>
                <w:rFonts w:ascii="Georgia" w:hAnsi="Georgia"/>
              </w:rPr>
            </w:r>
          </w:p>
          <w:p>
            <w:pPr>
              <w:pStyle w:val="TableContents"/>
              <w:widowControl w:val="false"/>
              <w:numPr>
                <w:ilvl w:val="0"/>
                <w:numId w:val="1"/>
              </w:numPr>
              <w:rPr>
                <w:rFonts w:ascii="Georgia" w:hAnsi="Georgia"/>
              </w:rPr>
            </w:pPr>
            <w:r>
              <w:rPr>
                <w:rFonts w:ascii="Georgia" w:hAnsi="Georgia"/>
              </w:rPr>
              <w:t>CV with detailed list of publications</w:t>
            </w:r>
          </w:p>
          <w:p>
            <w:pPr>
              <w:pStyle w:val="TableContents"/>
              <w:widowControl w:val="false"/>
              <w:numPr>
                <w:ilvl w:val="0"/>
                <w:numId w:val="1"/>
              </w:numPr>
              <w:rPr>
                <w:rFonts w:ascii="Georgia" w:hAnsi="Georgia"/>
              </w:rPr>
            </w:pPr>
            <w:r>
              <w:rPr>
                <w:rFonts w:ascii="Georgia" w:hAnsi="Georgia"/>
              </w:rPr>
              <w:t>A recommendation letter from a mid-career (or later) colleague</w:t>
            </w:r>
          </w:p>
        </w:tc>
      </w:tr>
    </w:tbl>
    <w:p>
      <w:pPr>
        <w:pStyle w:val="TextBody"/>
        <w:spacing w:before="0" w:after="0"/>
        <w:rPr>
          <w:color w:val="363C36"/>
          <w:sz w:val="28"/>
          <w:szCs w:val="28"/>
        </w:rPr>
      </w:pPr>
      <w:r>
        <w:rPr>
          <w:color w:val="363C36"/>
          <w:sz w:val="28"/>
          <w:szCs w:val="28"/>
        </w:rPr>
      </w:r>
    </w:p>
    <w:p>
      <w:pPr>
        <w:pStyle w:val="TextBody"/>
        <w:spacing w:before="0" w:after="0"/>
        <w:rPr>
          <w:rFonts w:ascii="Georgia" w:hAnsi="Georgia"/>
        </w:rPr>
      </w:pPr>
      <w:r>
        <w:rPr>
          <w:rFonts w:ascii="Georgia" w:hAnsi="Georgia"/>
          <w:color w:val="363C36"/>
          <w:sz w:val="28"/>
          <w:szCs w:val="28"/>
        </w:rPr>
        <w:t xml:space="preserve">Applications </w:t>
      </w:r>
      <w:r>
        <w:rPr>
          <w:rFonts w:ascii="Georgia" w:hAnsi="Georgia"/>
          <w:color w:val="363C36"/>
          <w:sz w:val="28"/>
          <w:szCs w:val="28"/>
        </w:rPr>
        <w:t>should be competed via the Google Forms link on the web site; support letters and unofficial transcripts</w:t>
      </w:r>
      <w:r>
        <w:rPr>
          <w:rFonts w:ascii="Georgia" w:hAnsi="Georgia"/>
          <w:color w:val="363C36"/>
          <w:sz w:val="28"/>
          <w:szCs w:val="28"/>
        </w:rPr>
        <w:t xml:space="preserve"> must be sent </w:t>
      </w:r>
      <w:r>
        <w:rPr>
          <w:rFonts w:ascii="Georgia" w:hAnsi="Georgia"/>
          <w:color w:val="363C36"/>
          <w:sz w:val="28"/>
          <w:szCs w:val="28"/>
          <w:shd w:fill="auto" w:val="clear"/>
        </w:rPr>
        <w:t xml:space="preserve">to </w:t>
      </w:r>
      <w:hyperlink r:id="rId2">
        <w:r>
          <w:rPr>
            <w:rStyle w:val="InternetLink"/>
            <w:rFonts w:ascii="Georgia" w:hAnsi="Georgia"/>
            <w:color w:val="363C36"/>
            <w:sz w:val="28"/>
            <w:szCs w:val="28"/>
            <w:shd w:fill="auto" w:val="clear"/>
          </w:rPr>
          <w:t>IVNS.grants@gmail.com</w:t>
        </w:r>
      </w:hyperlink>
      <w:hyperlink r:id="rId3">
        <w:r>
          <w:rPr>
            <w:rStyle w:val="InternetLink"/>
            <w:rFonts w:ascii="Georgia" w:hAnsi="Georgia"/>
            <w:color w:val="363C36"/>
            <w:sz w:val="28"/>
            <w:szCs w:val="28"/>
            <w:shd w:fill="auto" w:val="clear"/>
          </w:rPr>
          <w:t xml:space="preserve">; </w:t>
        </w:r>
      </w:hyperlink>
      <w:r>
        <w:rPr>
          <w:rStyle w:val="InternetLink"/>
          <w:rFonts w:ascii="Georgia" w:hAnsi="Georgia"/>
          <w:color w:val="363C36"/>
          <w:sz w:val="28"/>
          <w:szCs w:val="28"/>
          <w:u w:val="none"/>
          <w:shd w:fill="auto" w:val="clear"/>
        </w:rPr>
        <w:t>all these things are due</w:t>
      </w:r>
      <w:r>
        <w:rPr>
          <w:rFonts w:ascii="Georgia" w:hAnsi="Georgia"/>
          <w:color w:val="363C36"/>
          <w:sz w:val="28"/>
          <w:szCs w:val="28"/>
          <w:shd w:fill="auto" w:val="clear"/>
        </w:rPr>
        <w:t xml:space="preserve"> by</w:t>
      </w:r>
      <w:r>
        <w:rPr>
          <w:rFonts w:ascii="Georgia" w:hAnsi="Georgia"/>
          <w:color w:val="363C36"/>
          <w:sz w:val="28"/>
          <w:szCs w:val="28"/>
        </w:rPr>
        <w:t xml:space="preserve"> June 20, 2023.</w:t>
      </w:r>
    </w:p>
    <w:p>
      <w:pPr>
        <w:pStyle w:val="TextBody"/>
        <w:spacing w:before="0" w:after="0"/>
        <w:rPr>
          <w:color w:val="363C36"/>
          <w:sz w:val="28"/>
          <w:szCs w:val="28"/>
        </w:rPr>
      </w:pPr>
      <w:r>
        <w:rPr>
          <w:color w:val="363C36"/>
          <w:sz w:val="28"/>
          <w:szCs w:val="28"/>
        </w:rPr>
      </w:r>
    </w:p>
    <w:p>
      <w:pPr>
        <w:pStyle w:val="TextBody"/>
        <w:spacing w:before="0" w:after="0"/>
        <w:rPr/>
      </w:pPr>
      <w:r>
        <w:rPr>
          <w:rFonts w:ascii="Georgia" w:hAnsi="Georgia"/>
          <w:i/>
          <w:iCs/>
          <w:color w:val="363C36"/>
          <w:sz w:val="28"/>
          <w:szCs w:val="28"/>
        </w:rPr>
        <w:t>Please note that the IVNS may decide to provide only partial funding of projects.</w:t>
      </w:r>
    </w:p>
    <w:p>
      <w:pPr>
        <w:pStyle w:val="TextBody"/>
        <w:spacing w:before="0" w:after="0"/>
        <w:rPr>
          <w:color w:val="363C36"/>
          <w:sz w:val="28"/>
          <w:szCs w:val="28"/>
        </w:rPr>
      </w:pPr>
      <w:r>
        <w:rPr>
          <w:color w:val="363C36"/>
          <w:sz w:val="28"/>
          <w:szCs w:val="28"/>
        </w:rPr>
      </w:r>
    </w:p>
    <w:p>
      <w:pPr>
        <w:pStyle w:val="TextBody"/>
        <w:spacing w:before="0" w:after="0"/>
        <w:rPr>
          <w:rFonts w:ascii="Georgia" w:hAnsi="Georgia"/>
          <w:sz w:val="28"/>
          <w:szCs w:val="28"/>
        </w:rPr>
      </w:pPr>
      <w:r>
        <w:rPr>
          <w:rFonts w:ascii="Georgia" w:hAnsi="Georgia"/>
          <w:color w:val="363C36"/>
          <w:sz w:val="28"/>
          <w:szCs w:val="28"/>
        </w:rPr>
        <w:t xml:space="preserve">Researchers whose application has been fully or partly approved by the IVNS should submit all relevant receipts detailing expenditure (e.g. flight or train tickets, accommodation) to the IVNS Treasurer for reimbursement. Unless otherwise agreed by the IVNS, </w:t>
      </w:r>
      <w:r>
        <w:rPr>
          <w:rFonts w:cs="Helvetica Neue" w:ascii="Georgia" w:hAnsi="Georgia"/>
          <w:color w:val="3F3F3F"/>
          <w:kern w:val="0"/>
          <w:sz w:val="28"/>
          <w:szCs w:val="28"/>
          <w:lang w:val="en-GB" w:bidi="ar-SA"/>
        </w:rPr>
        <w:t>all awarded funds must be used within 12 months of the date of award notification</w:t>
      </w:r>
      <w:r>
        <w:rPr>
          <w:rFonts w:ascii="Georgia" w:hAnsi="Georgia"/>
          <w:color w:val="363C36"/>
          <w:sz w:val="28"/>
          <w:szCs w:val="28"/>
        </w:rPr>
        <w:t xml:space="preserve">. </w:t>
      </w:r>
    </w:p>
    <w:p>
      <w:pPr>
        <w:pStyle w:val="TextBody"/>
        <w:spacing w:before="0" w:after="0"/>
        <w:rPr>
          <w:sz w:val="12"/>
          <w:szCs w:val="12"/>
        </w:rPr>
      </w:pPr>
      <w:r>
        <w:rPr>
          <w:sz w:val="12"/>
          <w:szCs w:val="12"/>
        </w:rPr>
      </w:r>
    </w:p>
    <w:p>
      <w:pPr>
        <w:pStyle w:val="TextBody"/>
        <w:spacing w:before="0" w:after="0"/>
        <w:rPr>
          <w:rFonts w:ascii="Georgia" w:hAnsi="Georgia"/>
        </w:rPr>
      </w:pPr>
      <w:r>
        <w:rPr>
          <w:rFonts w:ascii="Georgia" w:hAnsi="Georgia"/>
          <w:color w:val="363C36"/>
          <w:sz w:val="28"/>
          <w:szCs w:val="28"/>
        </w:rPr>
        <w:t xml:space="preserve">Applicants must provide the IVNS with an activity report (download link) within four weeks following the completion of the research activity. </w:t>
      </w:r>
    </w:p>
    <w:sectPr>
      <w:type w:val="nextPage"/>
      <w:pgSz w:w="12240" w:h="15840"/>
      <w:pgMar w:left="1134" w:right="1134" w:header="0" w:top="712"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Georgia">
    <w:charset w:val="00"/>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en-US" w:eastAsia="zh-CN" w:bidi="hi-IN"/>
    </w:rPr>
  </w:style>
  <w:style w:type="character" w:styleId="DefaultParagraphFont" w:default="1">
    <w:name w:val="Default Paragraph Font"/>
    <w:uiPriority w:val="1"/>
    <w:semiHidden/>
    <w:unhideWhenUsed/>
    <w:qFormat/>
    <w:rPr/>
  </w:style>
  <w:style w:type="character" w:styleId="Strong">
    <w:name w:val="Strong"/>
    <w:qFormat/>
    <w:rPr>
      <w:b/>
      <w:bCs/>
    </w:rPr>
  </w:style>
  <w:style w:type="character" w:styleId="InternetLink">
    <w:name w:val="Hyperlink"/>
    <w:rPr>
      <w:color w:val="000080"/>
      <w:u w:val="single"/>
    </w:rPr>
  </w:style>
  <w:style w:type="character" w:styleId="Bullets" w:customStyle="1">
    <w:name w:val="Bullets"/>
    <w:qFormat/>
    <w:rPr>
      <w:rFonts w:ascii="OpenSymbol" w:hAnsi="OpenSymbol" w:eastAsia="OpenSymbol" w:cs="OpenSymbol"/>
    </w:rPr>
  </w:style>
  <w:style w:type="character" w:styleId="Annotationreference">
    <w:name w:val="annotation reference"/>
    <w:basedOn w:val="DefaultParagraphFont"/>
    <w:uiPriority w:val="99"/>
    <w:semiHidden/>
    <w:unhideWhenUsed/>
    <w:qFormat/>
    <w:rsid w:val="00895995"/>
    <w:rPr>
      <w:sz w:val="16"/>
      <w:szCs w:val="16"/>
    </w:rPr>
  </w:style>
  <w:style w:type="character" w:styleId="CommentTextChar" w:customStyle="1">
    <w:name w:val="Comment Text Char"/>
    <w:basedOn w:val="DefaultParagraphFont"/>
    <w:link w:val="CommentText"/>
    <w:uiPriority w:val="99"/>
    <w:qFormat/>
    <w:rsid w:val="00895995"/>
    <w:rPr>
      <w:rFonts w:cs="Mangal"/>
      <w:sz w:val="20"/>
      <w:szCs w:val="18"/>
    </w:rPr>
  </w:style>
  <w:style w:type="character" w:styleId="CommentSubjectChar" w:customStyle="1">
    <w:name w:val="Comment Subject Char"/>
    <w:basedOn w:val="CommentTextChar"/>
    <w:link w:val="CommentSubject"/>
    <w:uiPriority w:val="99"/>
    <w:semiHidden/>
    <w:qFormat/>
    <w:rsid w:val="00895995"/>
    <w:rPr>
      <w:rFonts w:cs="Mangal"/>
      <w:b/>
      <w:bCs/>
      <w:sz w:val="20"/>
      <w:szCs w:val="18"/>
    </w:rPr>
  </w:style>
  <w:style w:type="character" w:styleId="LineNumbering" w:customStyle="1">
    <w:name w:val="Line Numbering"/>
    <w:rPr/>
  </w:style>
  <w:style w:type="paragraph" w:styleId="Heading" w:customStyle="1">
    <w:name w:val="Heading"/>
    <w:basedOn w:val="Normal"/>
    <w:next w:val="TextBody"/>
    <w:qFormat/>
    <w:pPr>
      <w:keepNext w:val="true"/>
      <w:spacing w:before="240" w:after="120"/>
    </w:pPr>
    <w:rPr>
      <w:rFonts w:ascii="Liberation Sans" w:hAnsi="Liberation Sans" w:eastAsia="Microsoft YaHei"/>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TableContents" w:customStyle="1">
    <w:name w:val="Table Contents"/>
    <w:basedOn w:val="Normal"/>
    <w:qFormat/>
    <w:pPr>
      <w:widowControl w:val="false"/>
      <w:suppressLineNumbers/>
    </w:pPr>
    <w:rPr/>
  </w:style>
  <w:style w:type="paragraph" w:styleId="Annotationtext">
    <w:name w:val="annotation text"/>
    <w:basedOn w:val="Normal"/>
    <w:link w:val="CommentTextChar"/>
    <w:uiPriority w:val="99"/>
    <w:unhideWhenUsed/>
    <w:qFormat/>
    <w:rsid w:val="00895995"/>
    <w:pPr/>
    <w:rPr>
      <w:rFonts w:cs="Mangal"/>
      <w:sz w:val="20"/>
      <w:szCs w:val="18"/>
    </w:rPr>
  </w:style>
  <w:style w:type="paragraph" w:styleId="Annotationsubject">
    <w:name w:val="annotation subject"/>
    <w:basedOn w:val="Annotationtext"/>
    <w:next w:val="Annotationtext"/>
    <w:link w:val="CommentSubjectChar"/>
    <w:uiPriority w:val="99"/>
    <w:semiHidden/>
    <w:unhideWhenUsed/>
    <w:qFormat/>
    <w:rsid w:val="00895995"/>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VNS.grants@gmail.com" TargetMode="External"/><Relationship Id="rId3" Type="http://schemas.openxmlformats.org/officeDocument/2006/relationships/hyperlink" Target=""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LibreOffice/7.0.6.2$Windows_X86_64 LibreOffice_project/144abb84a525d8e30c9dbbefa69cbbf2d8d4ae3b</Application>
  <AppVersion>15.0000</AppVersion>
  <Pages>2</Pages>
  <Words>229</Words>
  <Characters>1252</Characters>
  <CharactersWithSpaces>1459</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2023-05-17T11:26:00Z</dcterms:created>
  <dc:creator>Siggy Frank (staff)</dc:creator>
  <dc:description/>
  <dc:language>en-US</dc:language>
  <cp:lastModifiedBy>Stephen Blackwell</cp:lastModifiedBy>
  <dcterms:modified xsi:type="dcterms:W3CDTF">2023-05-19T13:07:19Z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